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8B64A" w14:textId="22524376" w:rsidR="00B64FAF" w:rsidRPr="002758C9" w:rsidRDefault="005904A5" w:rsidP="002758C9">
      <w:pPr>
        <w:pStyle w:val="BodyText"/>
        <w:ind w:left="1440" w:firstLine="720"/>
        <w:rPr>
          <w:rFonts w:ascii="Times New Roman"/>
          <w:sz w:val="22"/>
        </w:rPr>
      </w:pPr>
      <w:r>
        <w:rPr>
          <w:noProof/>
        </w:rPr>
        <w:drawing>
          <wp:anchor distT="0" distB="0" distL="114300" distR="114300" simplePos="0" relativeHeight="251658240" behindDoc="0" locked="0" layoutInCell="1" allowOverlap="1" wp14:anchorId="7BA6001E" wp14:editId="15DCCBE7">
            <wp:simplePos x="0" y="0"/>
            <wp:positionH relativeFrom="column">
              <wp:posOffset>-5080</wp:posOffset>
            </wp:positionH>
            <wp:positionV relativeFrom="paragraph">
              <wp:posOffset>0</wp:posOffset>
            </wp:positionV>
            <wp:extent cx="2775585" cy="925195"/>
            <wp:effectExtent l="0" t="0" r="5715" b="1905"/>
            <wp:wrapSquare wrapText="bothSides"/>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extLst>
                        <a:ext uri="{28A0092B-C50C-407E-A947-70E740481C1C}">
                          <a14:useLocalDpi xmlns:a14="http://schemas.microsoft.com/office/drawing/2010/main" val="0"/>
                        </a:ext>
                      </a:extLst>
                    </a:blip>
                    <a:stretch>
                      <a:fillRect/>
                    </a:stretch>
                  </pic:blipFill>
                  <pic:spPr>
                    <a:xfrm>
                      <a:off x="0" y="0"/>
                      <a:ext cx="2775585" cy="925195"/>
                    </a:xfrm>
                    <a:prstGeom prst="rect">
                      <a:avLst/>
                    </a:prstGeom>
                  </pic:spPr>
                </pic:pic>
              </a:graphicData>
            </a:graphic>
            <wp14:sizeRelH relativeFrom="page">
              <wp14:pctWidth>0</wp14:pctWidth>
            </wp14:sizeRelH>
            <wp14:sizeRelV relativeFrom="page">
              <wp14:pctHeight>0</wp14:pctHeight>
            </wp14:sizeRelV>
          </wp:anchor>
        </w:drawing>
      </w:r>
      <w:r w:rsidR="00000000">
        <w:rPr>
          <w:rFonts w:ascii="Calibri"/>
          <w:sz w:val="22"/>
        </w:rPr>
        <w:t>1734 N Street NW Washington,</w:t>
      </w:r>
      <w:r w:rsidR="00000000">
        <w:rPr>
          <w:rFonts w:ascii="Calibri"/>
          <w:spacing w:val="-13"/>
          <w:sz w:val="22"/>
        </w:rPr>
        <w:t xml:space="preserve"> </w:t>
      </w:r>
      <w:r w:rsidR="00000000">
        <w:rPr>
          <w:rFonts w:ascii="Calibri"/>
          <w:sz w:val="22"/>
        </w:rPr>
        <w:t>DC</w:t>
      </w:r>
      <w:r w:rsidR="00000000">
        <w:rPr>
          <w:rFonts w:ascii="Calibri"/>
          <w:spacing w:val="-12"/>
          <w:sz w:val="22"/>
        </w:rPr>
        <w:t xml:space="preserve"> </w:t>
      </w:r>
      <w:r w:rsidR="00000000">
        <w:rPr>
          <w:rFonts w:ascii="Calibri"/>
          <w:sz w:val="22"/>
        </w:rPr>
        <w:t>20036</w:t>
      </w:r>
    </w:p>
    <w:p w14:paraId="7475F4DE" w14:textId="77777777" w:rsidR="00B64FAF" w:rsidRDefault="00000000" w:rsidP="002758C9">
      <w:pPr>
        <w:spacing w:before="1"/>
        <w:ind w:firstLine="720"/>
        <w:rPr>
          <w:rFonts w:ascii="Calibri"/>
        </w:rPr>
      </w:pPr>
      <w:r>
        <w:rPr>
          <w:rFonts w:ascii="Calibri"/>
          <w:spacing w:val="-2"/>
        </w:rPr>
        <w:t>202-347-</w:t>
      </w:r>
      <w:r>
        <w:rPr>
          <w:rFonts w:ascii="Calibri"/>
          <w:spacing w:val="-4"/>
        </w:rPr>
        <w:t>3168</w:t>
      </w:r>
    </w:p>
    <w:p w14:paraId="6C3FED7E" w14:textId="6EF60CBF" w:rsidR="00B64FAF" w:rsidRDefault="002758C9" w:rsidP="002758C9">
      <w:pPr>
        <w:spacing w:before="22"/>
        <w:ind w:firstLine="720"/>
        <w:rPr>
          <w:rFonts w:ascii="Calibri" w:hAnsi="Calibri"/>
        </w:rPr>
      </w:pPr>
      <w:r>
        <w:rPr>
          <w:rFonts w:ascii="Calibri" w:hAnsi="Calibri"/>
          <w:color w:val="0562C1"/>
          <w:spacing w:val="-2"/>
          <w:u w:val="single" w:color="0562C1"/>
        </w:rPr>
        <w:fldChar w:fldCharType="begin"/>
      </w:r>
      <w:ins w:id="0" w:author="Candice Gill" w:date="2024-05-20T13:44:00Z">
        <w:r>
          <w:rPr>
            <w:rFonts w:ascii="Calibri" w:hAnsi="Calibri"/>
            <w:color w:val="0562C1"/>
            <w:spacing w:val="-2"/>
            <w:u w:val="single" w:color="0562C1"/>
          </w:rPr>
          <w:instrText>HYPERLINK "http://</w:instrText>
        </w:r>
      </w:ins>
      <w:r>
        <w:rPr>
          <w:rFonts w:ascii="Calibri" w:hAnsi="Calibri"/>
          <w:color w:val="0562C1"/>
          <w:spacing w:val="-2"/>
          <w:u w:val="single" w:color="0562C1"/>
        </w:rPr>
        <w:instrText>www.GFWC.org</w:instrText>
      </w:r>
      <w:ins w:id="1" w:author="Candice Gill" w:date="2024-05-20T13:44:00Z">
        <w:r>
          <w:rPr>
            <w:rFonts w:ascii="Calibri" w:hAnsi="Calibri"/>
            <w:color w:val="0562C1"/>
            <w:spacing w:val="-2"/>
            <w:u w:val="single" w:color="0562C1"/>
          </w:rPr>
          <w:instrText>"</w:instrText>
        </w:r>
      </w:ins>
      <w:r>
        <w:rPr>
          <w:rFonts w:ascii="Calibri" w:hAnsi="Calibri"/>
          <w:color w:val="0562C1"/>
          <w:spacing w:val="-2"/>
          <w:u w:val="single" w:color="0562C1"/>
        </w:rPr>
        <w:fldChar w:fldCharType="separate"/>
      </w:r>
      <w:r w:rsidRPr="00D56FC7">
        <w:rPr>
          <w:rStyle w:val="Hyperlink"/>
          <w:rFonts w:ascii="Calibri" w:hAnsi="Calibri"/>
          <w:spacing w:val="-2"/>
        </w:rPr>
        <w:t>www.GFWC.org</w:t>
      </w:r>
      <w:r>
        <w:rPr>
          <w:rFonts w:ascii="Calibri" w:hAnsi="Calibri"/>
          <w:color w:val="0562C1"/>
          <w:spacing w:val="-2"/>
          <w:u w:val="single" w:color="0562C1"/>
        </w:rPr>
        <w:fldChar w:fldCharType="end"/>
      </w:r>
      <w:r w:rsidR="00000000">
        <w:rPr>
          <w:rFonts w:ascii="Calibri" w:hAnsi="Calibri"/>
          <w:color w:val="0562C1"/>
          <w:spacing w:val="-1"/>
        </w:rPr>
        <w:t xml:space="preserve"> </w:t>
      </w:r>
      <w:r w:rsidR="00000000">
        <w:rPr>
          <w:rFonts w:ascii="Calibri" w:hAnsi="Calibri"/>
          <w:spacing w:val="-2"/>
        </w:rPr>
        <w:t>│</w:t>
      </w:r>
      <w:r w:rsidR="00000000">
        <w:rPr>
          <w:rFonts w:ascii="Calibri" w:hAnsi="Calibri"/>
        </w:rPr>
        <w:t xml:space="preserve"> </w:t>
      </w:r>
      <w:r w:rsidR="00000000">
        <w:rPr>
          <w:rFonts w:ascii="Calibri" w:hAnsi="Calibri"/>
          <w:spacing w:val="-2"/>
        </w:rPr>
        <w:t>#GFWC2</w:t>
      </w:r>
      <w:r w:rsidR="005904A5">
        <w:rPr>
          <w:rFonts w:ascii="Calibri" w:hAnsi="Calibri"/>
          <w:spacing w:val="-2"/>
        </w:rPr>
        <w:t>4</w:t>
      </w:r>
      <w:r w:rsidR="00000000">
        <w:rPr>
          <w:rFonts w:ascii="Calibri" w:hAnsi="Calibri"/>
          <w:spacing w:val="-2"/>
        </w:rPr>
        <w:t>NDS</w:t>
      </w:r>
      <w:r w:rsidR="00000000">
        <w:rPr>
          <w:rFonts w:ascii="Calibri" w:hAnsi="Calibri"/>
          <w:spacing w:val="1"/>
        </w:rPr>
        <w:t xml:space="preserve"> </w:t>
      </w:r>
    </w:p>
    <w:p w14:paraId="6B86FCEC" w14:textId="77777777" w:rsidR="00B64FAF" w:rsidRDefault="00B64FAF">
      <w:pPr>
        <w:pStyle w:val="BodyText"/>
        <w:spacing w:before="89"/>
        <w:ind w:left="0"/>
        <w:rPr>
          <w:rFonts w:ascii="Calibri"/>
          <w:sz w:val="72"/>
        </w:rPr>
      </w:pPr>
    </w:p>
    <w:p w14:paraId="34A1D735" w14:textId="77777777" w:rsidR="00B64FAF" w:rsidRDefault="00000000">
      <w:pPr>
        <w:pStyle w:val="Title"/>
      </w:pPr>
      <w:r>
        <w:t>Fact</w:t>
      </w:r>
      <w:r>
        <w:rPr>
          <w:spacing w:val="-2"/>
        </w:rPr>
        <w:t xml:space="preserve"> Sheet</w:t>
      </w:r>
    </w:p>
    <w:p w14:paraId="3FC9CE44" w14:textId="77777777" w:rsidR="00B64FAF" w:rsidRDefault="00000000">
      <w:pPr>
        <w:pStyle w:val="BodyText"/>
        <w:tabs>
          <w:tab w:val="left" w:pos="1559"/>
        </w:tabs>
        <w:spacing w:before="656" w:line="259" w:lineRule="auto"/>
        <w:ind w:left="1588" w:right="289" w:hanging="1469"/>
      </w:pPr>
      <w:r>
        <w:rPr>
          <w:b/>
          <w:spacing w:val="-2"/>
        </w:rPr>
        <w:t>Name:</w:t>
      </w:r>
      <w:r>
        <w:rPr>
          <w:b/>
        </w:rPr>
        <w:tab/>
      </w:r>
      <w:r>
        <w:t>General</w:t>
      </w:r>
      <w:r>
        <w:rPr>
          <w:spacing w:val="-5"/>
        </w:rPr>
        <w:t xml:space="preserve"> </w:t>
      </w:r>
      <w:r>
        <w:t>Federation</w:t>
      </w:r>
      <w:r>
        <w:rPr>
          <w:spacing w:val="-6"/>
        </w:rPr>
        <w:t xml:space="preserve"> </w:t>
      </w:r>
      <w:r>
        <w:t>of</w:t>
      </w:r>
      <w:r>
        <w:rPr>
          <w:spacing w:val="-7"/>
        </w:rPr>
        <w:t xml:space="preserve"> </w:t>
      </w:r>
      <w:r>
        <w:t>Women’s</w:t>
      </w:r>
      <w:r>
        <w:rPr>
          <w:spacing w:val="-5"/>
        </w:rPr>
        <w:t xml:space="preserve"> </w:t>
      </w:r>
      <w:r>
        <w:t>Clubs</w:t>
      </w:r>
      <w:r>
        <w:rPr>
          <w:spacing w:val="-7"/>
        </w:rPr>
        <w:t xml:space="preserve"> </w:t>
      </w:r>
      <w:r>
        <w:t>(GFWC)</w:t>
      </w:r>
      <w:r>
        <w:rPr>
          <w:spacing w:val="-11"/>
        </w:rPr>
        <w:t xml:space="preserve"> </w:t>
      </w:r>
      <w:r>
        <w:t>is</w:t>
      </w:r>
      <w:r>
        <w:rPr>
          <w:spacing w:val="-5"/>
        </w:rPr>
        <w:t xml:space="preserve"> </w:t>
      </w:r>
      <w:r>
        <w:t>a</w:t>
      </w:r>
      <w:r>
        <w:rPr>
          <w:spacing w:val="-4"/>
        </w:rPr>
        <w:t xml:space="preserve"> </w:t>
      </w:r>
      <w:r>
        <w:t>501(c)3</w:t>
      </w:r>
      <w:r>
        <w:rPr>
          <w:spacing w:val="-4"/>
        </w:rPr>
        <w:t xml:space="preserve"> </w:t>
      </w:r>
      <w:r>
        <w:t>nonprofit organization chartered in Washington, DC, to fulfill a mission of enhancing communities through volunteer service.</w:t>
      </w:r>
    </w:p>
    <w:p w14:paraId="3BFAE184" w14:textId="77777777" w:rsidR="00B64FAF" w:rsidRDefault="00B64FAF">
      <w:pPr>
        <w:pStyle w:val="BodyText"/>
        <w:spacing w:before="23"/>
        <w:ind w:left="0"/>
      </w:pPr>
    </w:p>
    <w:p w14:paraId="22AA647D" w14:textId="77777777" w:rsidR="00B64FAF" w:rsidRDefault="00000000">
      <w:pPr>
        <w:pStyle w:val="BodyText"/>
        <w:tabs>
          <w:tab w:val="left" w:pos="1559"/>
        </w:tabs>
        <w:ind w:left="120"/>
      </w:pPr>
      <w:r>
        <w:rPr>
          <w:b/>
          <w:spacing w:val="-2"/>
        </w:rPr>
        <w:t>Founded:</w:t>
      </w:r>
      <w:r>
        <w:rPr>
          <w:b/>
        </w:rPr>
        <w:tab/>
      </w:r>
      <w:r>
        <w:t>April</w:t>
      </w:r>
      <w:r>
        <w:rPr>
          <w:spacing w:val="-3"/>
        </w:rPr>
        <w:t xml:space="preserve"> </w:t>
      </w:r>
      <w:r>
        <w:t>24,</w:t>
      </w:r>
      <w:r>
        <w:rPr>
          <w:spacing w:val="-3"/>
        </w:rPr>
        <w:t xml:space="preserve"> </w:t>
      </w:r>
      <w:r>
        <w:t>1890</w:t>
      </w:r>
      <w:r>
        <w:rPr>
          <w:spacing w:val="-2"/>
        </w:rPr>
        <w:t xml:space="preserve"> </w:t>
      </w:r>
      <w:r>
        <w:t>–</w:t>
      </w:r>
      <w:r>
        <w:rPr>
          <w:spacing w:val="-2"/>
        </w:rPr>
        <w:t xml:space="preserve"> </w:t>
      </w:r>
      <w:r>
        <w:t>celebrated</w:t>
      </w:r>
      <w:r>
        <w:rPr>
          <w:spacing w:val="-3"/>
        </w:rPr>
        <w:t xml:space="preserve"> </w:t>
      </w:r>
      <w:r>
        <w:t>annually</w:t>
      </w:r>
      <w:r>
        <w:rPr>
          <w:spacing w:val="-4"/>
        </w:rPr>
        <w:t xml:space="preserve"> </w:t>
      </w:r>
      <w:r>
        <w:t>as</w:t>
      </w:r>
      <w:r>
        <w:rPr>
          <w:spacing w:val="-2"/>
        </w:rPr>
        <w:t xml:space="preserve"> </w:t>
      </w:r>
      <w:r>
        <w:t>Federation</w:t>
      </w:r>
      <w:r>
        <w:rPr>
          <w:spacing w:val="-1"/>
        </w:rPr>
        <w:t xml:space="preserve"> </w:t>
      </w:r>
      <w:r>
        <w:rPr>
          <w:spacing w:val="-5"/>
        </w:rPr>
        <w:t>Day</w:t>
      </w:r>
    </w:p>
    <w:p w14:paraId="7DDDD996" w14:textId="77777777" w:rsidR="00B64FAF" w:rsidRDefault="00000000">
      <w:pPr>
        <w:tabs>
          <w:tab w:val="left" w:pos="1559"/>
        </w:tabs>
        <w:spacing w:before="180"/>
        <w:ind w:left="120"/>
        <w:rPr>
          <w:sz w:val="24"/>
        </w:rPr>
      </w:pPr>
      <w:r>
        <w:rPr>
          <w:b/>
          <w:spacing w:val="-2"/>
          <w:sz w:val="24"/>
        </w:rPr>
        <w:t>Members:</w:t>
      </w:r>
      <w:r>
        <w:rPr>
          <w:b/>
          <w:sz w:val="24"/>
        </w:rPr>
        <w:tab/>
      </w:r>
      <w:r>
        <w:rPr>
          <w:sz w:val="24"/>
        </w:rPr>
        <w:t>Approximately</w:t>
      </w:r>
      <w:r>
        <w:rPr>
          <w:spacing w:val="-5"/>
          <w:sz w:val="24"/>
        </w:rPr>
        <w:t xml:space="preserve"> </w:t>
      </w:r>
      <w:r>
        <w:rPr>
          <w:spacing w:val="-2"/>
          <w:sz w:val="24"/>
        </w:rPr>
        <w:t>60,000</w:t>
      </w:r>
    </w:p>
    <w:p w14:paraId="42F148F3" w14:textId="77777777" w:rsidR="00B64FAF" w:rsidRDefault="00B64FAF">
      <w:pPr>
        <w:pStyle w:val="BodyText"/>
        <w:ind w:left="0"/>
      </w:pPr>
    </w:p>
    <w:p w14:paraId="3D887D0D" w14:textId="77777777" w:rsidR="00B64FAF" w:rsidRDefault="00000000">
      <w:pPr>
        <w:pStyle w:val="BodyText"/>
        <w:tabs>
          <w:tab w:val="left" w:pos="1559"/>
        </w:tabs>
        <w:ind w:left="119"/>
      </w:pPr>
      <w:r>
        <w:rPr>
          <w:b/>
          <w:spacing w:val="-2"/>
        </w:rPr>
        <w:t>Location:</w:t>
      </w:r>
      <w:r>
        <w:rPr>
          <w:b/>
        </w:rPr>
        <w:tab/>
      </w:r>
      <w:r>
        <w:t>50</w:t>
      </w:r>
      <w:r>
        <w:rPr>
          <w:spacing w:val="-4"/>
        </w:rPr>
        <w:t xml:space="preserve"> </w:t>
      </w:r>
      <w:r>
        <w:t>States,</w:t>
      </w:r>
      <w:r>
        <w:rPr>
          <w:spacing w:val="-4"/>
        </w:rPr>
        <w:t xml:space="preserve"> </w:t>
      </w:r>
      <w:r>
        <w:t>20</w:t>
      </w:r>
      <w:r>
        <w:rPr>
          <w:spacing w:val="-3"/>
        </w:rPr>
        <w:t xml:space="preserve"> </w:t>
      </w:r>
      <w:r>
        <w:t>Countries,</w:t>
      </w:r>
      <w:r>
        <w:rPr>
          <w:spacing w:val="-4"/>
        </w:rPr>
        <w:t xml:space="preserve"> </w:t>
      </w:r>
      <w:r>
        <w:t>and</w:t>
      </w:r>
      <w:r>
        <w:rPr>
          <w:spacing w:val="-4"/>
        </w:rPr>
        <w:t xml:space="preserve"> </w:t>
      </w:r>
      <w:r>
        <w:t>headquartered</w:t>
      </w:r>
      <w:r>
        <w:rPr>
          <w:spacing w:val="-3"/>
        </w:rPr>
        <w:t xml:space="preserve"> </w:t>
      </w:r>
      <w:r>
        <w:t>in</w:t>
      </w:r>
      <w:r>
        <w:rPr>
          <w:spacing w:val="-4"/>
        </w:rPr>
        <w:t xml:space="preserve"> </w:t>
      </w:r>
      <w:r>
        <w:t>Washington,</w:t>
      </w:r>
      <w:r>
        <w:rPr>
          <w:spacing w:val="-6"/>
        </w:rPr>
        <w:t xml:space="preserve"> </w:t>
      </w:r>
      <w:r>
        <w:rPr>
          <w:spacing w:val="-5"/>
        </w:rPr>
        <w:t>DC</w:t>
      </w:r>
    </w:p>
    <w:p w14:paraId="38322F58" w14:textId="77777777" w:rsidR="00B64FAF" w:rsidRDefault="00B64FAF">
      <w:pPr>
        <w:pStyle w:val="BodyText"/>
        <w:ind w:left="0"/>
      </w:pPr>
    </w:p>
    <w:p w14:paraId="784F11B7" w14:textId="77777777" w:rsidR="00B64FAF" w:rsidRDefault="00000000">
      <w:pPr>
        <w:pStyle w:val="BodyText"/>
        <w:ind w:left="119"/>
      </w:pPr>
      <w:r>
        <w:rPr>
          <w:b/>
        </w:rPr>
        <w:t>Leadership</w:t>
      </w:r>
      <w:r>
        <w:t>:</w:t>
      </w:r>
      <w:r>
        <w:rPr>
          <w:spacing w:val="18"/>
        </w:rPr>
        <w:t xml:space="preserve"> </w:t>
      </w:r>
      <w:r>
        <w:t>GFWC</w:t>
      </w:r>
      <w:r>
        <w:rPr>
          <w:spacing w:val="-3"/>
        </w:rPr>
        <w:t xml:space="preserve"> </w:t>
      </w:r>
      <w:r>
        <w:t>Executive</w:t>
      </w:r>
      <w:r>
        <w:rPr>
          <w:spacing w:val="-3"/>
        </w:rPr>
        <w:t xml:space="preserve"> </w:t>
      </w:r>
      <w:r>
        <w:t>Committee</w:t>
      </w:r>
      <w:r>
        <w:rPr>
          <w:spacing w:val="-2"/>
        </w:rPr>
        <w:t xml:space="preserve"> </w:t>
      </w:r>
      <w:r>
        <w:t>(2022-2024</w:t>
      </w:r>
      <w:r>
        <w:rPr>
          <w:spacing w:val="-15"/>
        </w:rPr>
        <w:t xml:space="preserve"> </w:t>
      </w:r>
      <w:r>
        <w:rPr>
          <w:spacing w:val="-2"/>
        </w:rPr>
        <w:t>Administration)</w:t>
      </w:r>
    </w:p>
    <w:p w14:paraId="0C679604" w14:textId="77777777" w:rsidR="00B64FAF" w:rsidRDefault="00000000">
      <w:pPr>
        <w:pStyle w:val="ListParagraph"/>
        <w:numPr>
          <w:ilvl w:val="0"/>
          <w:numId w:val="1"/>
        </w:numPr>
        <w:tabs>
          <w:tab w:val="left" w:pos="1769"/>
        </w:tabs>
        <w:ind w:left="1769" w:hanging="210"/>
        <w:rPr>
          <w:sz w:val="24"/>
        </w:rPr>
      </w:pPr>
      <w:r>
        <w:rPr>
          <w:sz w:val="24"/>
        </w:rPr>
        <w:t>Debra</w:t>
      </w:r>
      <w:r>
        <w:rPr>
          <w:spacing w:val="-5"/>
          <w:sz w:val="24"/>
        </w:rPr>
        <w:t xml:space="preserve"> </w:t>
      </w:r>
      <w:proofErr w:type="spellStart"/>
      <w:r>
        <w:rPr>
          <w:sz w:val="24"/>
        </w:rPr>
        <w:t>Strahanoski</w:t>
      </w:r>
      <w:proofErr w:type="spellEnd"/>
      <w:r>
        <w:rPr>
          <w:sz w:val="24"/>
        </w:rPr>
        <w:t>,</w:t>
      </w:r>
      <w:r>
        <w:rPr>
          <w:spacing w:val="-4"/>
          <w:sz w:val="24"/>
        </w:rPr>
        <w:t xml:space="preserve"> </w:t>
      </w:r>
      <w:r>
        <w:rPr>
          <w:sz w:val="24"/>
        </w:rPr>
        <w:t>International</w:t>
      </w:r>
      <w:r>
        <w:rPr>
          <w:spacing w:val="-4"/>
          <w:sz w:val="24"/>
        </w:rPr>
        <w:t xml:space="preserve"> </w:t>
      </w:r>
      <w:r>
        <w:rPr>
          <w:spacing w:val="-2"/>
          <w:sz w:val="24"/>
        </w:rPr>
        <w:t>President</w:t>
      </w:r>
    </w:p>
    <w:p w14:paraId="7CF2C694" w14:textId="77777777" w:rsidR="00B64FAF" w:rsidRDefault="00000000">
      <w:pPr>
        <w:pStyle w:val="ListParagraph"/>
        <w:numPr>
          <w:ilvl w:val="0"/>
          <w:numId w:val="1"/>
        </w:numPr>
        <w:tabs>
          <w:tab w:val="left" w:pos="1769"/>
        </w:tabs>
        <w:spacing w:before="21"/>
        <w:ind w:left="1769" w:hanging="210"/>
        <w:rPr>
          <w:sz w:val="24"/>
        </w:rPr>
      </w:pPr>
      <w:r>
        <w:rPr>
          <w:sz w:val="24"/>
        </w:rPr>
        <w:t>Suellen</w:t>
      </w:r>
      <w:r>
        <w:rPr>
          <w:spacing w:val="-5"/>
          <w:sz w:val="24"/>
        </w:rPr>
        <w:t xml:space="preserve"> </w:t>
      </w:r>
      <w:r>
        <w:rPr>
          <w:sz w:val="24"/>
        </w:rPr>
        <w:t>Brazil,</w:t>
      </w:r>
      <w:r>
        <w:rPr>
          <w:spacing w:val="-2"/>
          <w:sz w:val="24"/>
        </w:rPr>
        <w:t xml:space="preserve"> </w:t>
      </w:r>
      <w:r>
        <w:rPr>
          <w:sz w:val="24"/>
        </w:rPr>
        <w:t>President-</w:t>
      </w:r>
      <w:r>
        <w:rPr>
          <w:spacing w:val="-2"/>
          <w:sz w:val="24"/>
        </w:rPr>
        <w:t>Elect</w:t>
      </w:r>
    </w:p>
    <w:p w14:paraId="08B925A3" w14:textId="77777777" w:rsidR="00B64FAF" w:rsidRDefault="00000000">
      <w:pPr>
        <w:pStyle w:val="ListParagraph"/>
        <w:numPr>
          <w:ilvl w:val="0"/>
          <w:numId w:val="1"/>
        </w:numPr>
        <w:tabs>
          <w:tab w:val="left" w:pos="1769"/>
        </w:tabs>
        <w:spacing w:before="24"/>
        <w:ind w:left="1769" w:hanging="210"/>
        <w:rPr>
          <w:sz w:val="24"/>
        </w:rPr>
      </w:pPr>
      <w:r>
        <w:rPr>
          <w:sz w:val="24"/>
        </w:rPr>
        <w:t>Wendy</w:t>
      </w:r>
      <w:r>
        <w:rPr>
          <w:spacing w:val="-10"/>
          <w:sz w:val="24"/>
        </w:rPr>
        <w:t xml:space="preserve"> </w:t>
      </w:r>
      <w:proofErr w:type="spellStart"/>
      <w:r>
        <w:rPr>
          <w:sz w:val="24"/>
        </w:rPr>
        <w:t>Carriker</w:t>
      </w:r>
      <w:proofErr w:type="spellEnd"/>
      <w:r>
        <w:rPr>
          <w:sz w:val="24"/>
        </w:rPr>
        <w:t>,</w:t>
      </w:r>
      <w:r>
        <w:rPr>
          <w:spacing w:val="-6"/>
          <w:sz w:val="24"/>
        </w:rPr>
        <w:t xml:space="preserve"> </w:t>
      </w:r>
      <w:r>
        <w:rPr>
          <w:sz w:val="24"/>
        </w:rPr>
        <w:t>First</w:t>
      </w:r>
      <w:r>
        <w:rPr>
          <w:spacing w:val="-7"/>
          <w:sz w:val="24"/>
        </w:rPr>
        <w:t xml:space="preserve"> </w:t>
      </w:r>
      <w:r>
        <w:rPr>
          <w:sz w:val="24"/>
        </w:rPr>
        <w:t>Vice</w:t>
      </w:r>
      <w:r>
        <w:rPr>
          <w:spacing w:val="-6"/>
          <w:sz w:val="24"/>
        </w:rPr>
        <w:t xml:space="preserve"> </w:t>
      </w:r>
      <w:r>
        <w:rPr>
          <w:spacing w:val="-2"/>
          <w:sz w:val="24"/>
        </w:rPr>
        <w:t>President</w:t>
      </w:r>
    </w:p>
    <w:p w14:paraId="41E59A15" w14:textId="77777777" w:rsidR="00B64FAF" w:rsidRDefault="00000000">
      <w:pPr>
        <w:pStyle w:val="ListParagraph"/>
        <w:numPr>
          <w:ilvl w:val="0"/>
          <w:numId w:val="1"/>
        </w:numPr>
        <w:tabs>
          <w:tab w:val="left" w:pos="1769"/>
        </w:tabs>
        <w:ind w:left="1769" w:hanging="210"/>
        <w:rPr>
          <w:sz w:val="24"/>
        </w:rPr>
      </w:pPr>
      <w:r>
        <w:rPr>
          <w:sz w:val="24"/>
        </w:rPr>
        <w:t>Jolie</w:t>
      </w:r>
      <w:r>
        <w:rPr>
          <w:spacing w:val="-5"/>
          <w:sz w:val="24"/>
        </w:rPr>
        <w:t xml:space="preserve"> </w:t>
      </w:r>
      <w:proofErr w:type="spellStart"/>
      <w:r>
        <w:rPr>
          <w:sz w:val="24"/>
        </w:rPr>
        <w:t>Frankfurth</w:t>
      </w:r>
      <w:proofErr w:type="spellEnd"/>
      <w:r>
        <w:rPr>
          <w:sz w:val="24"/>
        </w:rPr>
        <w:t>,</w:t>
      </w:r>
      <w:r>
        <w:rPr>
          <w:spacing w:val="-4"/>
          <w:sz w:val="24"/>
        </w:rPr>
        <w:t xml:space="preserve"> </w:t>
      </w:r>
      <w:r>
        <w:rPr>
          <w:sz w:val="24"/>
        </w:rPr>
        <w:t>Second</w:t>
      </w:r>
      <w:r>
        <w:rPr>
          <w:spacing w:val="-4"/>
          <w:sz w:val="24"/>
        </w:rPr>
        <w:t xml:space="preserve"> </w:t>
      </w:r>
      <w:r>
        <w:rPr>
          <w:sz w:val="24"/>
        </w:rPr>
        <w:t>Vice</w:t>
      </w:r>
      <w:r>
        <w:rPr>
          <w:spacing w:val="-4"/>
          <w:sz w:val="24"/>
        </w:rPr>
        <w:t xml:space="preserve"> </w:t>
      </w:r>
      <w:r>
        <w:rPr>
          <w:spacing w:val="-2"/>
          <w:sz w:val="24"/>
        </w:rPr>
        <w:t>President</w:t>
      </w:r>
    </w:p>
    <w:p w14:paraId="2054F67E" w14:textId="77777777" w:rsidR="00B64FAF" w:rsidRDefault="00000000">
      <w:pPr>
        <w:pStyle w:val="ListParagraph"/>
        <w:numPr>
          <w:ilvl w:val="0"/>
          <w:numId w:val="1"/>
        </w:numPr>
        <w:tabs>
          <w:tab w:val="left" w:pos="1769"/>
        </w:tabs>
        <w:ind w:left="1769" w:hanging="210"/>
        <w:rPr>
          <w:sz w:val="24"/>
        </w:rPr>
      </w:pPr>
      <w:r>
        <w:rPr>
          <w:sz w:val="24"/>
        </w:rPr>
        <w:t>Mary</w:t>
      </w:r>
      <w:r>
        <w:rPr>
          <w:spacing w:val="-4"/>
          <w:sz w:val="24"/>
        </w:rPr>
        <w:t xml:space="preserve"> </w:t>
      </w:r>
      <w:r>
        <w:rPr>
          <w:sz w:val="24"/>
        </w:rPr>
        <w:t>Beth</w:t>
      </w:r>
      <w:r>
        <w:rPr>
          <w:spacing w:val="-2"/>
          <w:sz w:val="24"/>
        </w:rPr>
        <w:t xml:space="preserve"> </w:t>
      </w:r>
      <w:r>
        <w:rPr>
          <w:sz w:val="24"/>
        </w:rPr>
        <w:t>Williams,</w:t>
      </w:r>
      <w:r>
        <w:rPr>
          <w:spacing w:val="-4"/>
          <w:sz w:val="24"/>
        </w:rPr>
        <w:t xml:space="preserve"> </w:t>
      </w:r>
      <w:r>
        <w:rPr>
          <w:spacing w:val="-2"/>
          <w:sz w:val="24"/>
        </w:rPr>
        <w:t>Secretary</w:t>
      </w:r>
    </w:p>
    <w:p w14:paraId="7680F199" w14:textId="77777777" w:rsidR="00B64FAF" w:rsidRDefault="00000000">
      <w:pPr>
        <w:pStyle w:val="ListParagraph"/>
        <w:numPr>
          <w:ilvl w:val="0"/>
          <w:numId w:val="1"/>
        </w:numPr>
        <w:tabs>
          <w:tab w:val="left" w:pos="1769"/>
        </w:tabs>
        <w:spacing w:before="21"/>
        <w:ind w:left="1769" w:hanging="210"/>
        <w:rPr>
          <w:sz w:val="24"/>
        </w:rPr>
      </w:pPr>
      <w:r>
        <w:rPr>
          <w:sz w:val="24"/>
        </w:rPr>
        <w:t>Becky</w:t>
      </w:r>
      <w:r>
        <w:rPr>
          <w:spacing w:val="-5"/>
          <w:sz w:val="24"/>
        </w:rPr>
        <w:t xml:space="preserve"> </w:t>
      </w:r>
      <w:r>
        <w:rPr>
          <w:sz w:val="24"/>
        </w:rPr>
        <w:t>Wright,</w:t>
      </w:r>
      <w:r>
        <w:rPr>
          <w:spacing w:val="-7"/>
          <w:sz w:val="24"/>
        </w:rPr>
        <w:t xml:space="preserve"> </w:t>
      </w:r>
      <w:r>
        <w:rPr>
          <w:spacing w:val="-2"/>
          <w:sz w:val="24"/>
        </w:rPr>
        <w:t>Treasurer</w:t>
      </w:r>
    </w:p>
    <w:p w14:paraId="4BC172C4" w14:textId="77777777" w:rsidR="00B64FAF" w:rsidRDefault="00000000">
      <w:pPr>
        <w:pStyle w:val="ListParagraph"/>
        <w:numPr>
          <w:ilvl w:val="0"/>
          <w:numId w:val="1"/>
        </w:numPr>
        <w:tabs>
          <w:tab w:val="left" w:pos="1769"/>
        </w:tabs>
        <w:ind w:left="1769" w:hanging="210"/>
        <w:rPr>
          <w:sz w:val="24"/>
        </w:rPr>
      </w:pPr>
      <w:r>
        <w:rPr>
          <w:sz w:val="24"/>
        </w:rPr>
        <w:t>Katie</w:t>
      </w:r>
      <w:r>
        <w:rPr>
          <w:spacing w:val="-2"/>
          <w:sz w:val="24"/>
        </w:rPr>
        <w:t xml:space="preserve"> </w:t>
      </w:r>
      <w:proofErr w:type="spellStart"/>
      <w:r>
        <w:rPr>
          <w:sz w:val="24"/>
        </w:rPr>
        <w:t>Moydell</w:t>
      </w:r>
      <w:proofErr w:type="spellEnd"/>
      <w:r>
        <w:rPr>
          <w:sz w:val="24"/>
        </w:rPr>
        <w:t>,</w:t>
      </w:r>
      <w:r>
        <w:rPr>
          <w:spacing w:val="-2"/>
          <w:sz w:val="24"/>
        </w:rPr>
        <w:t xml:space="preserve"> </w:t>
      </w:r>
      <w:r>
        <w:rPr>
          <w:sz w:val="24"/>
        </w:rPr>
        <w:t>Director</w:t>
      </w:r>
      <w:r>
        <w:rPr>
          <w:spacing w:val="-3"/>
          <w:sz w:val="24"/>
        </w:rPr>
        <w:t xml:space="preserve"> </w:t>
      </w:r>
      <w:r>
        <w:rPr>
          <w:sz w:val="24"/>
        </w:rPr>
        <w:t>of</w:t>
      </w:r>
      <w:r>
        <w:rPr>
          <w:spacing w:val="-2"/>
          <w:sz w:val="24"/>
        </w:rPr>
        <w:t xml:space="preserve"> </w:t>
      </w:r>
      <w:r>
        <w:rPr>
          <w:sz w:val="24"/>
        </w:rPr>
        <w:t>Junior</w:t>
      </w:r>
      <w:r>
        <w:rPr>
          <w:spacing w:val="-3"/>
          <w:sz w:val="24"/>
        </w:rPr>
        <w:t xml:space="preserve"> </w:t>
      </w:r>
      <w:r>
        <w:rPr>
          <w:spacing w:val="-2"/>
          <w:sz w:val="24"/>
        </w:rPr>
        <w:t>Clubs</w:t>
      </w:r>
    </w:p>
    <w:p w14:paraId="575CB087" w14:textId="77777777" w:rsidR="00B64FAF" w:rsidRDefault="00000000">
      <w:pPr>
        <w:pStyle w:val="ListParagraph"/>
        <w:numPr>
          <w:ilvl w:val="0"/>
          <w:numId w:val="1"/>
        </w:numPr>
        <w:tabs>
          <w:tab w:val="left" w:pos="1769"/>
        </w:tabs>
        <w:spacing w:before="21"/>
        <w:ind w:left="1769" w:hanging="210"/>
        <w:rPr>
          <w:sz w:val="24"/>
        </w:rPr>
      </w:pPr>
      <w:r>
        <w:rPr>
          <w:sz w:val="24"/>
        </w:rPr>
        <w:t>Diane</w:t>
      </w:r>
      <w:r>
        <w:rPr>
          <w:spacing w:val="-15"/>
          <w:sz w:val="24"/>
        </w:rPr>
        <w:t xml:space="preserve"> </w:t>
      </w:r>
      <w:proofErr w:type="spellStart"/>
      <w:r>
        <w:rPr>
          <w:sz w:val="24"/>
        </w:rPr>
        <w:t>Addante</w:t>
      </w:r>
      <w:proofErr w:type="spellEnd"/>
      <w:r>
        <w:rPr>
          <w:sz w:val="24"/>
        </w:rPr>
        <w:t>,</w:t>
      </w:r>
      <w:r>
        <w:rPr>
          <w:spacing w:val="-1"/>
          <w:sz w:val="24"/>
        </w:rPr>
        <w:t xml:space="preserve"> </w:t>
      </w:r>
      <w:r>
        <w:rPr>
          <w:spacing w:val="-2"/>
          <w:sz w:val="24"/>
        </w:rPr>
        <w:t>Parliamentarian</w:t>
      </w:r>
    </w:p>
    <w:p w14:paraId="19ED1764" w14:textId="77777777" w:rsidR="00B64FAF" w:rsidRDefault="00000000">
      <w:pPr>
        <w:pStyle w:val="ListParagraph"/>
        <w:numPr>
          <w:ilvl w:val="0"/>
          <w:numId w:val="1"/>
        </w:numPr>
        <w:tabs>
          <w:tab w:val="left" w:pos="1769"/>
        </w:tabs>
        <w:ind w:left="1769" w:hanging="210"/>
        <w:rPr>
          <w:sz w:val="24"/>
        </w:rPr>
      </w:pPr>
      <w:r>
        <w:rPr>
          <w:sz w:val="24"/>
        </w:rPr>
        <w:t>Cheri</w:t>
      </w:r>
      <w:r>
        <w:rPr>
          <w:spacing w:val="-6"/>
          <w:sz w:val="24"/>
        </w:rPr>
        <w:t xml:space="preserve"> </w:t>
      </w:r>
      <w:r>
        <w:rPr>
          <w:sz w:val="24"/>
        </w:rPr>
        <w:t>Meyer,</w:t>
      </w:r>
      <w:r>
        <w:rPr>
          <w:spacing w:val="-4"/>
          <w:sz w:val="24"/>
        </w:rPr>
        <w:t xml:space="preserve"> </w:t>
      </w:r>
      <w:r>
        <w:rPr>
          <w:sz w:val="24"/>
        </w:rPr>
        <w:t>Chief</w:t>
      </w:r>
      <w:r>
        <w:rPr>
          <w:spacing w:val="-5"/>
          <w:sz w:val="24"/>
        </w:rPr>
        <w:t xml:space="preserve"> </w:t>
      </w:r>
      <w:r>
        <w:rPr>
          <w:sz w:val="24"/>
        </w:rPr>
        <w:t>of</w:t>
      </w:r>
      <w:r>
        <w:rPr>
          <w:spacing w:val="-4"/>
          <w:sz w:val="24"/>
        </w:rPr>
        <w:t xml:space="preserve"> </w:t>
      </w:r>
      <w:r>
        <w:rPr>
          <w:spacing w:val="-2"/>
          <w:sz w:val="24"/>
        </w:rPr>
        <w:t>Operations</w:t>
      </w:r>
    </w:p>
    <w:p w14:paraId="37A723D5" w14:textId="77777777" w:rsidR="00B64FAF" w:rsidRDefault="00000000">
      <w:pPr>
        <w:pStyle w:val="BodyText"/>
        <w:tabs>
          <w:tab w:val="left" w:pos="1559"/>
        </w:tabs>
        <w:spacing w:before="182"/>
        <w:ind w:left="120"/>
      </w:pPr>
      <w:r>
        <w:rPr>
          <w:b/>
          <w:spacing w:val="-2"/>
        </w:rPr>
        <w:t>Volunteer</w:t>
      </w:r>
      <w:r>
        <w:rPr>
          <w:b/>
        </w:rPr>
        <w:tab/>
      </w:r>
      <w:r>
        <w:t>In</w:t>
      </w:r>
      <w:r>
        <w:rPr>
          <w:spacing w:val="-2"/>
        </w:rPr>
        <w:t xml:space="preserve"> </w:t>
      </w:r>
      <w:r>
        <w:t>2022,</w:t>
      </w:r>
      <w:r>
        <w:rPr>
          <w:spacing w:val="-1"/>
        </w:rPr>
        <w:t xml:space="preserve"> </w:t>
      </w:r>
      <w:r>
        <w:t>GFWC</w:t>
      </w:r>
      <w:r>
        <w:rPr>
          <w:spacing w:val="-2"/>
        </w:rPr>
        <w:t xml:space="preserve"> </w:t>
      </w:r>
      <w:r>
        <w:t>Clubs</w:t>
      </w:r>
      <w:r>
        <w:rPr>
          <w:spacing w:val="-5"/>
        </w:rPr>
        <w:t xml:space="preserve"> </w:t>
      </w:r>
      <w:r>
        <w:t>across</w:t>
      </w:r>
      <w:r>
        <w:rPr>
          <w:spacing w:val="-2"/>
        </w:rPr>
        <w:t xml:space="preserve"> </w:t>
      </w:r>
      <w:r>
        <w:t>the</w:t>
      </w:r>
      <w:r>
        <w:rPr>
          <w:spacing w:val="-1"/>
        </w:rPr>
        <w:t xml:space="preserve"> </w:t>
      </w:r>
      <w:r>
        <w:t>50</w:t>
      </w:r>
      <w:r>
        <w:rPr>
          <w:spacing w:val="-2"/>
        </w:rPr>
        <w:t xml:space="preserve"> </w:t>
      </w:r>
      <w:r>
        <w:t>states</w:t>
      </w:r>
      <w:r>
        <w:rPr>
          <w:spacing w:val="-2"/>
        </w:rPr>
        <w:t xml:space="preserve"> </w:t>
      </w:r>
      <w:r>
        <w:t>volunteered</w:t>
      </w:r>
      <w:r>
        <w:rPr>
          <w:spacing w:val="-3"/>
        </w:rPr>
        <w:t xml:space="preserve"> </w:t>
      </w:r>
      <w:r>
        <w:t>more</w:t>
      </w:r>
      <w:r>
        <w:rPr>
          <w:spacing w:val="-1"/>
        </w:rPr>
        <w:t xml:space="preserve"> </w:t>
      </w:r>
      <w:r>
        <w:rPr>
          <w:spacing w:val="-4"/>
        </w:rPr>
        <w:t>than</w:t>
      </w:r>
    </w:p>
    <w:p w14:paraId="22166751" w14:textId="77777777" w:rsidR="00B64FAF" w:rsidRDefault="00000000">
      <w:pPr>
        <w:pStyle w:val="BodyText"/>
        <w:tabs>
          <w:tab w:val="left" w:pos="1559"/>
        </w:tabs>
        <w:ind w:left="120"/>
      </w:pPr>
      <w:r>
        <w:rPr>
          <w:b/>
          <w:spacing w:val="-2"/>
        </w:rPr>
        <w:t>Hours:</w:t>
      </w:r>
      <w:r>
        <w:rPr>
          <w:b/>
        </w:rPr>
        <w:tab/>
      </w:r>
      <w:r>
        <w:t>5</w:t>
      </w:r>
      <w:r>
        <w:rPr>
          <w:spacing w:val="-4"/>
        </w:rPr>
        <w:t xml:space="preserve"> </w:t>
      </w:r>
      <w:r>
        <w:t>million</w:t>
      </w:r>
      <w:r>
        <w:rPr>
          <w:spacing w:val="-2"/>
        </w:rPr>
        <w:t xml:space="preserve"> </w:t>
      </w:r>
      <w:r>
        <w:t>hours</w:t>
      </w:r>
      <w:r>
        <w:rPr>
          <w:spacing w:val="-3"/>
        </w:rPr>
        <w:t xml:space="preserve"> </w:t>
      </w:r>
      <w:r>
        <w:t>on</w:t>
      </w:r>
      <w:r>
        <w:rPr>
          <w:spacing w:val="-1"/>
        </w:rPr>
        <w:t xml:space="preserve"> </w:t>
      </w:r>
      <w:r>
        <w:t>Community</w:t>
      </w:r>
      <w:r>
        <w:rPr>
          <w:spacing w:val="-3"/>
        </w:rPr>
        <w:t xml:space="preserve"> </w:t>
      </w:r>
      <w:r>
        <w:t>Service</w:t>
      </w:r>
      <w:r>
        <w:rPr>
          <w:spacing w:val="-3"/>
        </w:rPr>
        <w:t xml:space="preserve"> </w:t>
      </w:r>
      <w:r>
        <w:rPr>
          <w:spacing w:val="-2"/>
        </w:rPr>
        <w:t>Projects.</w:t>
      </w:r>
    </w:p>
    <w:p w14:paraId="50864619" w14:textId="77777777" w:rsidR="00B64FAF" w:rsidRDefault="00B64FAF">
      <w:pPr>
        <w:pStyle w:val="BodyText"/>
        <w:ind w:left="0"/>
      </w:pPr>
    </w:p>
    <w:p w14:paraId="4A3C0559" w14:textId="77777777" w:rsidR="00B64FAF" w:rsidRDefault="00000000">
      <w:pPr>
        <w:ind w:left="120" w:right="491" w:hanging="1"/>
        <w:rPr>
          <w:i/>
        </w:rPr>
      </w:pPr>
      <w:r>
        <w:rPr>
          <w:i/>
        </w:rPr>
        <w:t xml:space="preserve">The </w:t>
      </w:r>
      <w:r>
        <w:rPr>
          <w:b/>
          <w:i/>
        </w:rPr>
        <w:t xml:space="preserve">General Federation of Women’s Clubs </w:t>
      </w:r>
      <w:r>
        <w:rPr>
          <w:i/>
        </w:rPr>
        <w:t>(GFWC) is a unifying force, bringing together local women’s clubs, with members dedicated to strengthening their communities and enhancing the lives of others through volunteer service. With more than 60,000 members in affiliated clubs in every state and more than 20 countries, GFWC members are community leaders who work locally to create global change by advocating for women, children, and families on issue such as domestic violence and sexual</w:t>
      </w:r>
      <w:r>
        <w:rPr>
          <w:i/>
          <w:spacing w:val="-4"/>
        </w:rPr>
        <w:t xml:space="preserve"> </w:t>
      </w:r>
      <w:r>
        <w:rPr>
          <w:i/>
        </w:rPr>
        <w:t>assault,</w:t>
      </w:r>
      <w:r>
        <w:rPr>
          <w:i/>
          <w:spacing w:val="-5"/>
        </w:rPr>
        <w:t xml:space="preserve"> </w:t>
      </w:r>
      <w:r>
        <w:rPr>
          <w:i/>
        </w:rPr>
        <w:t>food</w:t>
      </w:r>
      <w:r>
        <w:rPr>
          <w:i/>
          <w:spacing w:val="-4"/>
        </w:rPr>
        <w:t xml:space="preserve"> </w:t>
      </w:r>
      <w:r>
        <w:rPr>
          <w:i/>
        </w:rPr>
        <w:t>insecurity</w:t>
      </w:r>
      <w:r>
        <w:rPr>
          <w:i/>
          <w:spacing w:val="-6"/>
        </w:rPr>
        <w:t xml:space="preserve"> </w:t>
      </w:r>
      <w:r>
        <w:rPr>
          <w:i/>
        </w:rPr>
        <w:t>and</w:t>
      </w:r>
      <w:r>
        <w:rPr>
          <w:i/>
          <w:spacing w:val="-4"/>
        </w:rPr>
        <w:t xml:space="preserve"> </w:t>
      </w:r>
      <w:r>
        <w:rPr>
          <w:i/>
        </w:rPr>
        <w:t>hunger,</w:t>
      </w:r>
      <w:r>
        <w:rPr>
          <w:i/>
          <w:spacing w:val="-4"/>
        </w:rPr>
        <w:t xml:space="preserve"> </w:t>
      </w:r>
      <w:r>
        <w:rPr>
          <w:i/>
        </w:rPr>
        <w:t>and</w:t>
      </w:r>
      <w:r>
        <w:rPr>
          <w:i/>
          <w:spacing w:val="-4"/>
        </w:rPr>
        <w:t xml:space="preserve"> </w:t>
      </w:r>
      <w:r>
        <w:rPr>
          <w:i/>
        </w:rPr>
        <w:t>promoting</w:t>
      </w:r>
      <w:r>
        <w:rPr>
          <w:i/>
          <w:spacing w:val="-4"/>
        </w:rPr>
        <w:t xml:space="preserve"> </w:t>
      </w:r>
      <w:r>
        <w:rPr>
          <w:i/>
        </w:rPr>
        <w:t>healthy</w:t>
      </w:r>
      <w:r>
        <w:rPr>
          <w:i/>
          <w:spacing w:val="-4"/>
        </w:rPr>
        <w:t xml:space="preserve"> </w:t>
      </w:r>
      <w:r>
        <w:rPr>
          <w:i/>
        </w:rPr>
        <w:t>lifestyles.</w:t>
      </w:r>
      <w:r>
        <w:rPr>
          <w:i/>
          <w:spacing w:val="-5"/>
        </w:rPr>
        <w:t xml:space="preserve"> </w:t>
      </w:r>
      <w:r>
        <w:rPr>
          <w:i/>
        </w:rPr>
        <w:t>GFWC</w:t>
      </w:r>
      <w:r>
        <w:rPr>
          <w:i/>
          <w:spacing w:val="-7"/>
        </w:rPr>
        <w:t xml:space="preserve"> </w:t>
      </w:r>
      <w:r>
        <w:rPr>
          <w:i/>
        </w:rPr>
        <w:t>also support the arts, works to preserve natural</w:t>
      </w:r>
      <w:r>
        <w:rPr>
          <w:i/>
          <w:spacing w:val="-1"/>
        </w:rPr>
        <w:t xml:space="preserve"> </w:t>
      </w:r>
      <w:r>
        <w:rPr>
          <w:i/>
        </w:rPr>
        <w:t>resources, advances education, encourages civic involvement and works toward world peace and understanding.</w:t>
      </w:r>
    </w:p>
    <w:sectPr w:rsidR="00B64FAF">
      <w:type w:val="continuous"/>
      <w:pgSz w:w="12240" w:h="15840"/>
      <w:pgMar w:top="880" w:right="172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2032C"/>
    <w:multiLevelType w:val="hybridMultilevel"/>
    <w:tmpl w:val="B4BC29F8"/>
    <w:lvl w:ilvl="0" w:tplc="827E87A2">
      <w:numFmt w:val="bullet"/>
      <w:lvlText w:val="●"/>
      <w:lvlJc w:val="left"/>
      <w:pPr>
        <w:ind w:left="1771" w:hanging="212"/>
      </w:pPr>
      <w:rPr>
        <w:rFonts w:ascii="Arial" w:eastAsia="Arial" w:hAnsi="Arial" w:cs="Arial" w:hint="default"/>
        <w:b w:val="0"/>
        <w:bCs w:val="0"/>
        <w:i w:val="0"/>
        <w:iCs w:val="0"/>
        <w:spacing w:val="0"/>
        <w:w w:val="100"/>
        <w:sz w:val="24"/>
        <w:szCs w:val="24"/>
        <w:lang w:val="en-US" w:eastAsia="en-US" w:bidi="ar-SA"/>
      </w:rPr>
    </w:lvl>
    <w:lvl w:ilvl="1" w:tplc="FA949C50">
      <w:numFmt w:val="bullet"/>
      <w:lvlText w:val="•"/>
      <w:lvlJc w:val="left"/>
      <w:pPr>
        <w:ind w:left="2522" w:hanging="212"/>
      </w:pPr>
      <w:rPr>
        <w:rFonts w:hint="default"/>
        <w:lang w:val="en-US" w:eastAsia="en-US" w:bidi="ar-SA"/>
      </w:rPr>
    </w:lvl>
    <w:lvl w:ilvl="2" w:tplc="529EE070">
      <w:numFmt w:val="bullet"/>
      <w:lvlText w:val="•"/>
      <w:lvlJc w:val="left"/>
      <w:pPr>
        <w:ind w:left="3264" w:hanging="212"/>
      </w:pPr>
      <w:rPr>
        <w:rFonts w:hint="default"/>
        <w:lang w:val="en-US" w:eastAsia="en-US" w:bidi="ar-SA"/>
      </w:rPr>
    </w:lvl>
    <w:lvl w:ilvl="3" w:tplc="CEA637BE">
      <w:numFmt w:val="bullet"/>
      <w:lvlText w:val="•"/>
      <w:lvlJc w:val="left"/>
      <w:pPr>
        <w:ind w:left="4006" w:hanging="212"/>
      </w:pPr>
      <w:rPr>
        <w:rFonts w:hint="default"/>
        <w:lang w:val="en-US" w:eastAsia="en-US" w:bidi="ar-SA"/>
      </w:rPr>
    </w:lvl>
    <w:lvl w:ilvl="4" w:tplc="D97C284A">
      <w:numFmt w:val="bullet"/>
      <w:lvlText w:val="•"/>
      <w:lvlJc w:val="left"/>
      <w:pPr>
        <w:ind w:left="4748" w:hanging="212"/>
      </w:pPr>
      <w:rPr>
        <w:rFonts w:hint="default"/>
        <w:lang w:val="en-US" w:eastAsia="en-US" w:bidi="ar-SA"/>
      </w:rPr>
    </w:lvl>
    <w:lvl w:ilvl="5" w:tplc="E3AE4D52">
      <w:numFmt w:val="bullet"/>
      <w:lvlText w:val="•"/>
      <w:lvlJc w:val="left"/>
      <w:pPr>
        <w:ind w:left="5490" w:hanging="212"/>
      </w:pPr>
      <w:rPr>
        <w:rFonts w:hint="default"/>
        <w:lang w:val="en-US" w:eastAsia="en-US" w:bidi="ar-SA"/>
      </w:rPr>
    </w:lvl>
    <w:lvl w:ilvl="6" w:tplc="CCC8A000">
      <w:numFmt w:val="bullet"/>
      <w:lvlText w:val="•"/>
      <w:lvlJc w:val="left"/>
      <w:pPr>
        <w:ind w:left="6232" w:hanging="212"/>
      </w:pPr>
      <w:rPr>
        <w:rFonts w:hint="default"/>
        <w:lang w:val="en-US" w:eastAsia="en-US" w:bidi="ar-SA"/>
      </w:rPr>
    </w:lvl>
    <w:lvl w:ilvl="7" w:tplc="9F8EA09E">
      <w:numFmt w:val="bullet"/>
      <w:lvlText w:val="•"/>
      <w:lvlJc w:val="left"/>
      <w:pPr>
        <w:ind w:left="6974" w:hanging="212"/>
      </w:pPr>
      <w:rPr>
        <w:rFonts w:hint="default"/>
        <w:lang w:val="en-US" w:eastAsia="en-US" w:bidi="ar-SA"/>
      </w:rPr>
    </w:lvl>
    <w:lvl w:ilvl="8" w:tplc="6EA8AC0A">
      <w:numFmt w:val="bullet"/>
      <w:lvlText w:val="•"/>
      <w:lvlJc w:val="left"/>
      <w:pPr>
        <w:ind w:left="7716" w:hanging="212"/>
      </w:pPr>
      <w:rPr>
        <w:rFonts w:hint="default"/>
        <w:lang w:val="en-US" w:eastAsia="en-US" w:bidi="ar-SA"/>
      </w:rPr>
    </w:lvl>
  </w:abstractNum>
  <w:num w:numId="1" w16cid:durableId="21424271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ndice Gill">
    <w15:presenceInfo w15:providerId="AD" w15:userId="S::CGill@gfwc.org::011f728e-f088-4a92-bb9a-4ff384fa3e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64FAF"/>
    <w:rsid w:val="00133CBE"/>
    <w:rsid w:val="002758C9"/>
    <w:rsid w:val="005904A5"/>
    <w:rsid w:val="00B64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83074"/>
  <w15:docId w15:val="{B3586C5A-4B5B-DC42-8FB1-786D255B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769"/>
    </w:pPr>
    <w:rPr>
      <w:sz w:val="24"/>
      <w:szCs w:val="24"/>
    </w:rPr>
  </w:style>
  <w:style w:type="paragraph" w:styleId="Title">
    <w:name w:val="Title"/>
    <w:basedOn w:val="Normal"/>
    <w:uiPriority w:val="10"/>
    <w:qFormat/>
    <w:pPr>
      <w:ind w:left="120"/>
    </w:pPr>
    <w:rPr>
      <w:rFonts w:ascii="Georgia" w:eastAsia="Georgia" w:hAnsi="Georgia" w:cs="Georgia"/>
      <w:sz w:val="72"/>
      <w:szCs w:val="72"/>
    </w:rPr>
  </w:style>
  <w:style w:type="paragraph" w:styleId="ListParagraph">
    <w:name w:val="List Paragraph"/>
    <w:basedOn w:val="Normal"/>
    <w:uiPriority w:val="1"/>
    <w:qFormat/>
    <w:pPr>
      <w:spacing w:before="22"/>
      <w:ind w:left="1769" w:hanging="21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2758C9"/>
    <w:rPr>
      <w:color w:val="0000FF" w:themeColor="hyperlink"/>
      <w:u w:val="single"/>
    </w:rPr>
  </w:style>
  <w:style w:type="character" w:styleId="UnresolvedMention">
    <w:name w:val="Unresolved Mention"/>
    <w:basedOn w:val="DefaultParagraphFont"/>
    <w:uiPriority w:val="99"/>
    <w:semiHidden/>
    <w:unhideWhenUsed/>
    <w:rsid w:val="002758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254</Words>
  <Characters>1450</Characters>
  <Application>Microsoft Office Word</Application>
  <DocSecurity>0</DocSecurity>
  <Lines>12</Lines>
  <Paragraphs>3</Paragraphs>
  <ScaleCrop>false</ScaleCrop>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Mayuga</dc:creator>
  <dc:description/>
  <cp:lastModifiedBy>Candice Gill</cp:lastModifiedBy>
  <cp:revision>3</cp:revision>
  <dcterms:created xsi:type="dcterms:W3CDTF">2024-05-13T13:46:00Z</dcterms:created>
  <dcterms:modified xsi:type="dcterms:W3CDTF">2024-05-20T17:44:00Z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2023-08-10T00:00:00Z</vt:filetime>
  </property>
  <property fmtid="{D5CDD505-2E9C-101B-9397-08002B2CF9AE}" pid="3" name="Creator">
    <vt:lpwstr>Acrobat PDFMaker 23 for Word</vt:lpwstr>
  </property>
  <property fmtid="{D5CDD505-2E9C-101B-9397-08002B2CF9AE}" pid="4" name="LastSaved">
    <vt:filetime>2024-05-13T00:00:00Z</vt:filetime>
  </property>
  <property fmtid="{D5CDD505-2E9C-101B-9397-08002B2CF9AE}" pid="5" name="Producer">
    <vt:lpwstr>Adobe PDF Library 23.3.45</vt:lpwstr>
  </property>
  <property fmtid="{D5CDD505-2E9C-101B-9397-08002B2CF9AE}" pid="6" name="SourceModified">
    <vt:lpwstr>D:20230810173617</vt:lpwstr>
  </property>
</Properties>
</file>